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C8" w:rsidRPr="00CA5753" w:rsidRDefault="00B873C8" w:rsidP="00B873C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575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2C0B61" w:rsidRDefault="005737B3" w:rsidP="00913B4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401</w:t>
            </w:r>
            <w:r w:rsidR="00A45AEC">
              <w:rPr>
                <w:b/>
                <w:color w:val="000000"/>
                <w:sz w:val="26"/>
                <w:szCs w:val="26"/>
              </w:rPr>
              <w:t>B</w:t>
            </w:r>
          </w:p>
        </w:tc>
      </w:tr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5753">
              <w:rPr>
                <w:b/>
                <w:sz w:val="26"/>
                <w:szCs w:val="26"/>
              </w:rPr>
              <w:t xml:space="preserve">Номер материала </w:t>
            </w:r>
            <w:r w:rsidRPr="00CA575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="5035" w:tblpY="64"/>
        <w:tblW w:w="5685" w:type="dxa"/>
        <w:tblLook w:val="04A0" w:firstRow="1" w:lastRow="0" w:firstColumn="1" w:lastColumn="0" w:noHBand="0" w:noVBand="1"/>
      </w:tblPr>
      <w:tblGrid>
        <w:gridCol w:w="2140"/>
        <w:gridCol w:w="3545"/>
      </w:tblGrid>
      <w:tr w:rsidR="001B2968" w:rsidRPr="002C0290" w:rsidTr="001B2968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968" w:rsidRPr="002C0290" w:rsidRDefault="001B2968" w:rsidP="001B2968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968" w:rsidRPr="002C0290" w:rsidRDefault="001B2968" w:rsidP="001B296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1B2968" w:rsidRPr="002C0290" w:rsidTr="001B2968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968" w:rsidRPr="002C0290" w:rsidRDefault="001B2968" w:rsidP="001B296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1B2968" w:rsidRPr="002C0290" w:rsidTr="001B2968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968" w:rsidRPr="002C0290" w:rsidRDefault="001B2968" w:rsidP="001B296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1B2968" w:rsidRPr="002C0290" w:rsidTr="001B2968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968" w:rsidRPr="002C0290" w:rsidRDefault="001B2968" w:rsidP="001B2968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Центра»-«Воронежэнерго»</w:t>
            </w:r>
          </w:p>
        </w:tc>
      </w:tr>
      <w:tr w:rsidR="001B2968" w:rsidRPr="002C0290" w:rsidTr="001B2968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968" w:rsidRPr="002C0290" w:rsidRDefault="00606140" w:rsidP="001B29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__________________ </w:t>
            </w:r>
            <w:r w:rsidR="001B2968"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1B2968" w:rsidRPr="002C0290" w:rsidTr="001B2968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968" w:rsidRPr="002C0290" w:rsidRDefault="001B2968" w:rsidP="001B2968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CA5753" w:rsidRDefault="0026453A" w:rsidP="0026453A"/>
    <w:p w:rsidR="0026453A" w:rsidRPr="00CA5753" w:rsidRDefault="0026453A" w:rsidP="0026453A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4F6968" w:rsidRPr="00CA575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A5753">
        <w:t>ТЕХНИЧЕСКОЕ ЗАДАНИЕ</w:t>
      </w:r>
    </w:p>
    <w:p w:rsidR="00915F4F" w:rsidRPr="00CA5753" w:rsidRDefault="004F6968" w:rsidP="00773399">
      <w:pPr>
        <w:ind w:firstLine="0"/>
        <w:jc w:val="center"/>
        <w:rPr>
          <w:b/>
          <w:sz w:val="26"/>
          <w:szCs w:val="26"/>
        </w:rPr>
      </w:pPr>
      <w:r w:rsidRPr="00CA5753">
        <w:rPr>
          <w:b/>
          <w:sz w:val="26"/>
          <w:szCs w:val="26"/>
        </w:rPr>
        <w:t xml:space="preserve">на </w:t>
      </w:r>
      <w:r w:rsidR="00612811" w:rsidRPr="00CA5753">
        <w:rPr>
          <w:b/>
          <w:sz w:val="26"/>
          <w:szCs w:val="26"/>
        </w:rPr>
        <w:t xml:space="preserve">поставку </w:t>
      </w:r>
      <w:r w:rsidR="002B0A56">
        <w:rPr>
          <w:b/>
          <w:sz w:val="26"/>
          <w:szCs w:val="26"/>
        </w:rPr>
        <w:t xml:space="preserve">схемы </w:t>
      </w:r>
      <w:r w:rsidR="00606140">
        <w:rPr>
          <w:b/>
          <w:sz w:val="26"/>
          <w:szCs w:val="26"/>
        </w:rPr>
        <w:t xml:space="preserve">- </w:t>
      </w:r>
      <w:r w:rsidR="002B0A56">
        <w:rPr>
          <w:b/>
          <w:sz w:val="26"/>
          <w:szCs w:val="26"/>
        </w:rPr>
        <w:t>макета РЭС</w:t>
      </w:r>
      <w:r w:rsidR="00915F4F" w:rsidRPr="00CA5753">
        <w:rPr>
          <w:b/>
          <w:sz w:val="26"/>
          <w:szCs w:val="26"/>
        </w:rPr>
        <w:t xml:space="preserve"> </w:t>
      </w:r>
    </w:p>
    <w:p w:rsidR="004F6968" w:rsidRPr="00A45AEC" w:rsidRDefault="00913B45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CA5753">
        <w:rPr>
          <w:b/>
          <w:sz w:val="26"/>
          <w:szCs w:val="26"/>
        </w:rPr>
        <w:t xml:space="preserve"> </w:t>
      </w:r>
      <w:r w:rsidR="009C0389" w:rsidRPr="00CA5753">
        <w:rPr>
          <w:b/>
          <w:sz w:val="26"/>
          <w:szCs w:val="26"/>
        </w:rPr>
        <w:t xml:space="preserve">Лот № </w:t>
      </w:r>
      <w:r w:rsidR="008E624B" w:rsidRPr="00CA5753">
        <w:rPr>
          <w:b/>
          <w:sz w:val="26"/>
          <w:szCs w:val="26"/>
          <w:u w:val="single"/>
        </w:rPr>
        <w:t>401</w:t>
      </w:r>
      <w:r w:rsidR="00A45AEC">
        <w:rPr>
          <w:b/>
          <w:sz w:val="26"/>
          <w:szCs w:val="26"/>
          <w:u w:val="single"/>
          <w:lang w:val="en-US"/>
        </w:rPr>
        <w:t>B</w:t>
      </w:r>
    </w:p>
    <w:p w:rsidR="00612811" w:rsidRPr="00CA575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A575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A710F1" w:rsidRPr="00821241" w:rsidRDefault="00A710F1" w:rsidP="00821241">
      <w:pPr>
        <w:pStyle w:val="ad"/>
        <w:numPr>
          <w:ilvl w:val="0"/>
          <w:numId w:val="15"/>
        </w:numPr>
        <w:rPr>
          <w:b/>
          <w:bCs/>
          <w:sz w:val="26"/>
          <w:szCs w:val="26"/>
        </w:rPr>
      </w:pPr>
      <w:r w:rsidRPr="00821241">
        <w:rPr>
          <w:b/>
          <w:bCs/>
          <w:sz w:val="26"/>
          <w:szCs w:val="26"/>
        </w:rPr>
        <w:t>Общая часть.</w:t>
      </w:r>
    </w:p>
    <w:p w:rsidR="00A710F1" w:rsidRPr="00FC7320" w:rsidRDefault="00A710F1" w:rsidP="00A710F1">
      <w:pPr>
        <w:ind w:left="142" w:firstLine="567"/>
        <w:rPr>
          <w:sz w:val="26"/>
          <w:szCs w:val="26"/>
        </w:rPr>
      </w:pPr>
      <w:r>
        <w:rPr>
          <w:sz w:val="26"/>
          <w:szCs w:val="26"/>
        </w:rPr>
        <w:t>П</w:t>
      </w:r>
      <w:r w:rsidRPr="00FC7320">
        <w:rPr>
          <w:sz w:val="26"/>
          <w:szCs w:val="26"/>
        </w:rPr>
        <w:t xml:space="preserve">АО «МРСК Центра» производит закупку </w:t>
      </w:r>
      <w:r w:rsidR="00823863">
        <w:rPr>
          <w:sz w:val="26"/>
          <w:szCs w:val="26"/>
        </w:rPr>
        <w:t>схем-макетов РЭС</w:t>
      </w:r>
      <w:r w:rsidRPr="00FC7320">
        <w:rPr>
          <w:sz w:val="26"/>
          <w:szCs w:val="26"/>
        </w:rPr>
        <w:t xml:space="preserve">. </w:t>
      </w:r>
    </w:p>
    <w:p w:rsidR="00A710F1" w:rsidRPr="00FC7320" w:rsidRDefault="00A710F1" w:rsidP="00A710F1">
      <w:pPr>
        <w:ind w:left="142" w:firstLine="567"/>
        <w:rPr>
          <w:sz w:val="26"/>
          <w:szCs w:val="26"/>
        </w:rPr>
      </w:pPr>
    </w:p>
    <w:p w:rsidR="00A710F1" w:rsidRPr="00821241" w:rsidRDefault="00A710F1" w:rsidP="00821241">
      <w:pPr>
        <w:pStyle w:val="ad"/>
        <w:numPr>
          <w:ilvl w:val="0"/>
          <w:numId w:val="15"/>
        </w:numPr>
        <w:rPr>
          <w:b/>
          <w:bCs/>
          <w:sz w:val="26"/>
          <w:szCs w:val="26"/>
        </w:rPr>
      </w:pPr>
      <w:r w:rsidRPr="00821241">
        <w:rPr>
          <w:b/>
          <w:bCs/>
          <w:sz w:val="26"/>
          <w:szCs w:val="26"/>
        </w:rPr>
        <w:t>Предмет ТЗП.</w:t>
      </w:r>
    </w:p>
    <w:p w:rsidR="00A710F1" w:rsidRPr="00150890" w:rsidRDefault="00A710F1" w:rsidP="00A710F1">
      <w:pPr>
        <w:ind w:firstLine="709"/>
        <w:rPr>
          <w:sz w:val="26"/>
          <w:szCs w:val="26"/>
        </w:rPr>
      </w:pPr>
      <w:r w:rsidRPr="00FC7320">
        <w:rPr>
          <w:sz w:val="26"/>
          <w:szCs w:val="26"/>
        </w:rPr>
        <w:t xml:space="preserve">Поставщик обеспечивает поставку </w:t>
      </w:r>
      <w:r w:rsidR="00823863">
        <w:rPr>
          <w:sz w:val="26"/>
          <w:szCs w:val="26"/>
        </w:rPr>
        <w:t>схем-макетов РЭС</w:t>
      </w:r>
      <w:r w:rsidRPr="00FC7320">
        <w:rPr>
          <w:sz w:val="26"/>
          <w:szCs w:val="26"/>
        </w:rPr>
        <w:t xml:space="preserve"> в объемах и</w:t>
      </w:r>
      <w:r>
        <w:rPr>
          <w:sz w:val="26"/>
          <w:szCs w:val="26"/>
        </w:rPr>
        <w:t xml:space="preserve"> сроки, установленные данным ТЗ.</w:t>
      </w:r>
    </w:p>
    <w:p w:rsidR="00A710F1" w:rsidRDefault="00A710F1" w:rsidP="00A710F1">
      <w:pPr>
        <w:ind w:firstLine="709"/>
        <w:rPr>
          <w:sz w:val="26"/>
          <w:szCs w:val="26"/>
        </w:rPr>
      </w:pPr>
      <w:r>
        <w:rPr>
          <w:sz w:val="26"/>
          <w:szCs w:val="26"/>
        </w:rPr>
        <w:t>Поставка производится на склад получателя – ПАО «МРСК Центра» - «Воронежэнерго»:</w:t>
      </w:r>
    </w:p>
    <w:p w:rsidR="00821241" w:rsidRDefault="00821241" w:rsidP="00A710F1">
      <w:pPr>
        <w:ind w:firstLine="709"/>
        <w:rPr>
          <w:sz w:val="26"/>
          <w:szCs w:val="26"/>
        </w:rPr>
      </w:pPr>
    </w:p>
    <w:tbl>
      <w:tblPr>
        <w:tblW w:w="101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1661"/>
        <w:gridCol w:w="2381"/>
        <w:gridCol w:w="1276"/>
      </w:tblGrid>
      <w:tr w:rsidR="00821241" w:rsidRPr="001F29EE" w:rsidTr="00821241">
        <w:trPr>
          <w:trHeight w:val="9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>Филиал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>Количество, шт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>Точка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>Срок поставки*</w:t>
            </w:r>
          </w:p>
        </w:tc>
      </w:tr>
      <w:tr w:rsidR="00821241" w:rsidRPr="001F29EE" w:rsidTr="00821241">
        <w:trPr>
          <w:trHeight w:val="884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>Филиал ПАО «МРСК Центра» - «Воронежэнерго»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Схема-макета РЭС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Pr="00821241">
              <w:rPr>
                <w:color w:val="000000"/>
                <w:sz w:val="26"/>
                <w:szCs w:val="26"/>
                <w:lang w:val="en-US"/>
              </w:rPr>
              <w:t>3</w:t>
            </w:r>
            <w:r w:rsidRPr="00821241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 xml:space="preserve">394026, г. Воронеж, </w:t>
            </w:r>
          </w:p>
          <w:p w:rsidR="00821241" w:rsidRPr="00821241" w:rsidRDefault="00821241" w:rsidP="00821241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821241">
              <w:rPr>
                <w:color w:val="000000"/>
                <w:sz w:val="26"/>
                <w:szCs w:val="26"/>
              </w:rPr>
              <w:t>ул. 9 Января, 205.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241" w:rsidRPr="00821241" w:rsidRDefault="009544C6" w:rsidP="00821241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30</w:t>
            </w:r>
          </w:p>
        </w:tc>
      </w:tr>
    </w:tbl>
    <w:p w:rsidR="00A710F1" w:rsidRDefault="00A710F1" w:rsidP="00821241">
      <w:pPr>
        <w:pStyle w:val="ad"/>
        <w:ind w:left="-142" w:firstLine="0"/>
        <w:jc w:val="left"/>
      </w:pPr>
      <w:r>
        <w:t>*в календарных днях, с момента заключения договора</w:t>
      </w:r>
    </w:p>
    <w:p w:rsidR="00B33F00" w:rsidRPr="00CA5753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7E554C" w:rsidRPr="00821241" w:rsidRDefault="007E554C" w:rsidP="00821241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21241">
        <w:rPr>
          <w:b/>
          <w:bCs/>
          <w:sz w:val="26"/>
          <w:szCs w:val="26"/>
        </w:rPr>
        <w:t>Технические требования к продукции.</w:t>
      </w:r>
    </w:p>
    <w:p w:rsidR="007E554C" w:rsidRPr="00606140" w:rsidRDefault="00B873C8" w:rsidP="00606140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Технические требования и характеристики </w:t>
      </w:r>
      <w:r w:rsidR="002B0A56" w:rsidRPr="00606140">
        <w:rPr>
          <w:sz w:val="26"/>
          <w:szCs w:val="26"/>
        </w:rPr>
        <w:t>к макету РЭС</w:t>
      </w:r>
    </w:p>
    <w:p w:rsidR="002B0A56" w:rsidRPr="00606140" w:rsidRDefault="002B0A56" w:rsidP="00821241">
      <w:pPr>
        <w:pStyle w:val="af5"/>
        <w:numPr>
          <w:ilvl w:val="2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Общие требования:</w:t>
      </w:r>
    </w:p>
    <w:p w:rsidR="002B0A56" w:rsidRPr="00606140" w:rsidRDefault="00821241" w:rsidP="00821241">
      <w:pPr>
        <w:pStyle w:val="af5"/>
        <w:ind w:firstLine="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06140">
        <w:rPr>
          <w:rFonts w:ascii="Times New Roman" w:hAnsi="Times New Roman" w:cs="Times New Roman"/>
          <w:sz w:val="26"/>
          <w:szCs w:val="26"/>
        </w:rPr>
        <w:t xml:space="preserve"> </w:t>
      </w:r>
      <w:r w:rsidR="002B0A56" w:rsidRPr="00606140">
        <w:rPr>
          <w:rFonts w:ascii="Times New Roman" w:hAnsi="Times New Roman" w:cs="Times New Roman"/>
          <w:sz w:val="26"/>
          <w:szCs w:val="26"/>
        </w:rPr>
        <w:t>Размер макета должен быть 3 х 3 метра.</w:t>
      </w:r>
    </w:p>
    <w:p w:rsidR="002B0A56" w:rsidRPr="00606140" w:rsidRDefault="00821241" w:rsidP="00821241">
      <w:pPr>
        <w:pStyle w:val="af5"/>
        <w:ind w:firstLine="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06140">
        <w:rPr>
          <w:rFonts w:ascii="Times New Roman" w:hAnsi="Times New Roman" w:cs="Times New Roman"/>
          <w:sz w:val="26"/>
          <w:szCs w:val="26"/>
        </w:rPr>
        <w:t xml:space="preserve"> </w:t>
      </w:r>
      <w:r w:rsidR="002B0A56" w:rsidRPr="00606140">
        <w:rPr>
          <w:rFonts w:ascii="Times New Roman" w:hAnsi="Times New Roman" w:cs="Times New Roman"/>
          <w:sz w:val="26"/>
          <w:szCs w:val="26"/>
        </w:rPr>
        <w:t>Макет должен собираться их четырёх составных частей.</w:t>
      </w:r>
    </w:p>
    <w:p w:rsidR="002B0A56" w:rsidRPr="00606140" w:rsidRDefault="00821241" w:rsidP="00821241">
      <w:pPr>
        <w:pStyle w:val="af5"/>
        <w:ind w:firstLine="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06140">
        <w:rPr>
          <w:rFonts w:ascii="Times New Roman" w:hAnsi="Times New Roman" w:cs="Times New Roman"/>
          <w:sz w:val="26"/>
          <w:szCs w:val="26"/>
        </w:rPr>
        <w:t xml:space="preserve"> </w:t>
      </w:r>
      <w:r w:rsidR="002B0A56" w:rsidRPr="00606140">
        <w:rPr>
          <w:rFonts w:ascii="Times New Roman" w:hAnsi="Times New Roman" w:cs="Times New Roman"/>
          <w:sz w:val="26"/>
          <w:szCs w:val="26"/>
        </w:rPr>
        <w:t>Макет используется в горизонтальном положении.</w:t>
      </w:r>
    </w:p>
    <w:p w:rsidR="002B0A56" w:rsidRDefault="00821241" w:rsidP="00821241">
      <w:pPr>
        <w:pStyle w:val="af5"/>
        <w:ind w:firstLine="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B0A56" w:rsidRPr="00606140">
        <w:rPr>
          <w:rFonts w:ascii="Times New Roman" w:hAnsi="Times New Roman" w:cs="Times New Roman"/>
          <w:sz w:val="26"/>
          <w:szCs w:val="26"/>
        </w:rPr>
        <w:t>Макет должен легко разбираться для хранения.</w:t>
      </w:r>
    </w:p>
    <w:p w:rsidR="00003694" w:rsidRPr="0024223D" w:rsidRDefault="00003694" w:rsidP="00821241">
      <w:pPr>
        <w:pStyle w:val="af5"/>
        <w:ind w:firstLine="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Материал, используемый дл</w:t>
      </w:r>
      <w:r w:rsidR="0024223D">
        <w:rPr>
          <w:rFonts w:ascii="Times New Roman" w:hAnsi="Times New Roman" w:cs="Times New Roman"/>
          <w:sz w:val="26"/>
          <w:szCs w:val="26"/>
        </w:rPr>
        <w:t xml:space="preserve">я изготовления макета – пластик, толщиной не менее 6 мм, либо металл, толщиной не менее </w:t>
      </w:r>
      <w:r w:rsidR="004D6EF1">
        <w:rPr>
          <w:rFonts w:ascii="Times New Roman" w:hAnsi="Times New Roman" w:cs="Times New Roman"/>
          <w:sz w:val="26"/>
          <w:szCs w:val="26"/>
        </w:rPr>
        <w:t>0,</w:t>
      </w:r>
      <w:r w:rsidR="004D6EF1" w:rsidRPr="004D6EF1">
        <w:rPr>
          <w:rFonts w:ascii="Times New Roman" w:hAnsi="Times New Roman" w:cs="Times New Roman"/>
          <w:sz w:val="26"/>
          <w:szCs w:val="26"/>
        </w:rPr>
        <w:t>5</w:t>
      </w:r>
      <w:r w:rsidR="0024223D">
        <w:rPr>
          <w:rFonts w:ascii="Times New Roman" w:hAnsi="Times New Roman" w:cs="Times New Roman"/>
          <w:sz w:val="26"/>
          <w:szCs w:val="26"/>
        </w:rPr>
        <w:t xml:space="preserve"> мм.</w:t>
      </w:r>
    </w:p>
    <w:p w:rsidR="002B0A56" w:rsidRPr="00606140" w:rsidRDefault="002B0A56" w:rsidP="00821241">
      <w:pPr>
        <w:pStyle w:val="af5"/>
        <w:numPr>
          <w:ilvl w:val="2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На макете должны быть отражено: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1.</w:t>
      </w:r>
      <w:r w:rsidRPr="00606140">
        <w:rPr>
          <w:rFonts w:ascii="Times New Roman" w:hAnsi="Times New Roman" w:cs="Times New Roman"/>
          <w:sz w:val="26"/>
          <w:szCs w:val="26"/>
        </w:rPr>
        <w:tab/>
        <w:t>Рельеф местности, с отображением рек, озёр, болот, лесов, лесопосадок (рельеф местности должен быть условно приближён к действительности).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Pr="00606140">
        <w:rPr>
          <w:rFonts w:ascii="Times New Roman" w:hAnsi="Times New Roman" w:cs="Times New Roman"/>
          <w:sz w:val="26"/>
          <w:szCs w:val="26"/>
        </w:rPr>
        <w:tab/>
        <w:t>Дороги, мосты, железные дороги, железнодорожные переезды, другие транспортные коммуникации.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3.</w:t>
      </w:r>
      <w:r w:rsidRPr="00606140">
        <w:rPr>
          <w:rFonts w:ascii="Times New Roman" w:hAnsi="Times New Roman" w:cs="Times New Roman"/>
          <w:sz w:val="26"/>
          <w:szCs w:val="26"/>
        </w:rPr>
        <w:tab/>
      </w:r>
      <w:r w:rsidRPr="00606140">
        <w:rPr>
          <w:rFonts w:ascii="Times New Roman" w:hAnsi="Times New Roman" w:cs="Times New Roman"/>
          <w:b/>
          <w:sz w:val="26"/>
          <w:szCs w:val="26"/>
        </w:rPr>
        <w:t>Населённые пункты (в виде очертания контуров, с указанием основных улиц, площадей, рядом надпись наименование пункта), населённые пункты в которых проживают свыше 500 жителей обозначаются светодиодами белого цвета.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4.</w:t>
      </w:r>
      <w:r w:rsidRPr="00606140">
        <w:rPr>
          <w:rFonts w:ascii="Times New Roman" w:hAnsi="Times New Roman" w:cs="Times New Roman"/>
          <w:sz w:val="26"/>
          <w:szCs w:val="26"/>
        </w:rPr>
        <w:tab/>
        <w:t>Зоны неустойчивой радиосвязи РЭС (в виде контура с чёрной сеткой).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b/>
          <w:sz w:val="26"/>
          <w:szCs w:val="26"/>
        </w:rPr>
        <w:t>5.</w:t>
      </w:r>
      <w:r w:rsidRPr="00606140">
        <w:rPr>
          <w:rFonts w:ascii="Times New Roman" w:hAnsi="Times New Roman" w:cs="Times New Roman"/>
          <w:b/>
          <w:sz w:val="26"/>
          <w:szCs w:val="26"/>
        </w:rPr>
        <w:tab/>
        <w:t xml:space="preserve">База РЭС (куб бордового цвета – 3 х 3 см.). 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6.</w:t>
      </w:r>
      <w:r w:rsidRPr="00606140">
        <w:rPr>
          <w:rFonts w:ascii="Times New Roman" w:hAnsi="Times New Roman" w:cs="Times New Roman"/>
          <w:sz w:val="26"/>
          <w:szCs w:val="26"/>
        </w:rPr>
        <w:tab/>
        <w:t>Инженерные коммуникации: газопроводы и др.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7.</w:t>
      </w:r>
      <w:r w:rsidRPr="00606140">
        <w:rPr>
          <w:rFonts w:ascii="Times New Roman" w:hAnsi="Times New Roman" w:cs="Times New Roman"/>
          <w:sz w:val="26"/>
          <w:szCs w:val="26"/>
        </w:rPr>
        <w:tab/>
        <w:t>ЛЭП 6-220 кВ должны быть нанесены линиями толщиной 3 мм (6 кВ – зелёный цвет, 10 кВ – коричневый цвет, 35 кВ – синий цвет, 110 – красный цвет, 220 кВ – чёрный цвет).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8.</w:t>
      </w:r>
      <w:r w:rsidRPr="00606140">
        <w:rPr>
          <w:rFonts w:ascii="Times New Roman" w:hAnsi="Times New Roman" w:cs="Times New Roman"/>
          <w:sz w:val="26"/>
          <w:szCs w:val="26"/>
        </w:rPr>
        <w:tab/>
      </w:r>
      <w:r w:rsidRPr="00606140">
        <w:rPr>
          <w:rFonts w:ascii="Times New Roman" w:hAnsi="Times New Roman" w:cs="Times New Roman"/>
          <w:b/>
          <w:sz w:val="26"/>
          <w:szCs w:val="26"/>
        </w:rPr>
        <w:t>ПС 35-220 кВ – куб 2 х 2 см (35 кВ – синий цвет, 110 – красный цвет, 220 кВ – чёрный цвет), на символе ПС сверху должно быть наклеено условное обозначение типа объекта круг с белым фоном с буквой чёрным шрифтом (телемеханизирована (где есть телеуправление выключателями) «Т», наблюдаемая «Н», постоянный дежурный «Д», дежурный в дневное время «В»).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9.</w:t>
      </w:r>
      <w:r w:rsidRPr="00606140">
        <w:rPr>
          <w:rFonts w:ascii="Times New Roman" w:hAnsi="Times New Roman" w:cs="Times New Roman"/>
          <w:sz w:val="26"/>
          <w:szCs w:val="26"/>
        </w:rPr>
        <w:tab/>
      </w:r>
      <w:r w:rsidRPr="00606140">
        <w:rPr>
          <w:rFonts w:ascii="Times New Roman" w:hAnsi="Times New Roman" w:cs="Times New Roman"/>
          <w:b/>
          <w:sz w:val="26"/>
          <w:szCs w:val="26"/>
        </w:rPr>
        <w:t>РП и ТП 6-10/0,4 кВ – треугольная призма со стороной 1,5 см, высота призмы 1 см, основание разносторонний треугольник (цвет РП/ТП на балансе МРСК совпадает с цветом класса напряжения питающей линии, а РП/ТП на балансе ТСО – белого цвета).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10.</w:t>
      </w:r>
      <w:r w:rsidRPr="00606140">
        <w:rPr>
          <w:rFonts w:ascii="Times New Roman" w:hAnsi="Times New Roman" w:cs="Times New Roman"/>
          <w:sz w:val="26"/>
          <w:szCs w:val="26"/>
        </w:rPr>
        <w:tab/>
      </w:r>
      <w:r w:rsidRPr="00606140">
        <w:rPr>
          <w:rFonts w:ascii="Times New Roman" w:hAnsi="Times New Roman" w:cs="Times New Roman"/>
          <w:b/>
          <w:sz w:val="26"/>
          <w:szCs w:val="26"/>
        </w:rPr>
        <w:t>Социально-значимые объекты (обозначаются цветными светодиодами, по типам объектов: медицинские учреждения - красный, котельные - жёлтым, водоснабжение - синий, прочее - зелёным).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11.</w:t>
      </w:r>
      <w:r w:rsidRPr="00606140">
        <w:rPr>
          <w:rFonts w:ascii="Times New Roman" w:hAnsi="Times New Roman" w:cs="Times New Roman"/>
          <w:sz w:val="26"/>
          <w:szCs w:val="26"/>
        </w:rPr>
        <w:tab/>
        <w:t>Секционирующие аппараты ЛЭП должны быть отображены соответсвующим символом (разъединители – прямоугольник 5 х 10 мм, реклоузер – 8 х 8 мм), цвет должен совпадать с цветом класса напряжения ЛЭП.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Съёмные фигуры: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1.</w:t>
      </w:r>
      <w:r w:rsidRPr="00606140">
        <w:rPr>
          <w:rFonts w:ascii="Times New Roman" w:hAnsi="Times New Roman" w:cs="Times New Roman"/>
          <w:sz w:val="26"/>
          <w:szCs w:val="26"/>
        </w:rPr>
        <w:tab/>
      </w:r>
      <w:r w:rsidRPr="00606140">
        <w:rPr>
          <w:rFonts w:ascii="Times New Roman" w:hAnsi="Times New Roman" w:cs="Times New Roman"/>
          <w:b/>
          <w:sz w:val="26"/>
          <w:szCs w:val="26"/>
        </w:rPr>
        <w:t xml:space="preserve">Автотранспорт – прямоугольники размером 2 х 4 х 2 см, с условным обозначением типа: бригадный, автокран, бурильная машина, гидроподъёмник, другая спецтехника, РИСЭ с отверстиями в количестве мест для пассажиров. 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2.</w:t>
      </w:r>
      <w:r w:rsidRPr="00606140">
        <w:rPr>
          <w:rFonts w:ascii="Times New Roman" w:hAnsi="Times New Roman" w:cs="Times New Roman"/>
          <w:sz w:val="26"/>
          <w:szCs w:val="26"/>
        </w:rPr>
        <w:tab/>
      </w:r>
      <w:r w:rsidRPr="00606140">
        <w:rPr>
          <w:rFonts w:ascii="Times New Roman" w:hAnsi="Times New Roman" w:cs="Times New Roman"/>
          <w:b/>
          <w:sz w:val="26"/>
          <w:szCs w:val="26"/>
        </w:rPr>
        <w:t>Персонал – в виде заклёпки с полукруглой головкой разного цвета, высотой 2,5 см, сечение соответствует отверстиям в моделях автомобилях.</w:t>
      </w:r>
    </w:p>
    <w:p w:rsidR="002B0A56" w:rsidRPr="00606140" w:rsidRDefault="002B0A56" w:rsidP="00606140">
      <w:pPr>
        <w:pStyle w:val="af5"/>
        <w:ind w:firstLine="709"/>
        <w:rPr>
          <w:rFonts w:ascii="Times New Roman" w:hAnsi="Times New Roman" w:cs="Times New Roman"/>
          <w:sz w:val="26"/>
          <w:szCs w:val="26"/>
        </w:rPr>
      </w:pPr>
      <w:r w:rsidRPr="00606140">
        <w:rPr>
          <w:rFonts w:ascii="Times New Roman" w:hAnsi="Times New Roman" w:cs="Times New Roman"/>
          <w:sz w:val="26"/>
          <w:szCs w:val="26"/>
        </w:rPr>
        <w:t>3.</w:t>
      </w:r>
      <w:r w:rsidRPr="00606140">
        <w:rPr>
          <w:rFonts w:ascii="Times New Roman" w:hAnsi="Times New Roman" w:cs="Times New Roman"/>
          <w:sz w:val="26"/>
          <w:szCs w:val="26"/>
        </w:rPr>
        <w:tab/>
        <w:t>Зоны неустойчивой сотовой связи – резиновые накладки в форме и масштабе зоны из гибкого прозрачного материала (силикон, пластик и т.д.)</w:t>
      </w:r>
    </w:p>
    <w:p w:rsidR="00B873C8" w:rsidRPr="00606140" w:rsidRDefault="00B873C8" w:rsidP="00606140">
      <w:pPr>
        <w:pStyle w:val="ad"/>
        <w:tabs>
          <w:tab w:val="left" w:pos="1134"/>
        </w:tabs>
        <w:ind w:left="0" w:firstLine="709"/>
        <w:jc w:val="center"/>
        <w:rPr>
          <w:sz w:val="26"/>
          <w:szCs w:val="26"/>
        </w:rPr>
      </w:pPr>
    </w:p>
    <w:p w:rsidR="007E554C" w:rsidRPr="00821241" w:rsidRDefault="007E554C" w:rsidP="00821241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21241">
        <w:rPr>
          <w:b/>
          <w:bCs/>
          <w:sz w:val="26"/>
          <w:szCs w:val="26"/>
        </w:rPr>
        <w:t xml:space="preserve">Общие требования. </w:t>
      </w:r>
    </w:p>
    <w:p w:rsidR="002C0B61" w:rsidRPr="00606140" w:rsidRDefault="007E554C" w:rsidP="00003694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 </w:t>
      </w:r>
      <w:r w:rsidR="002C0B61" w:rsidRPr="00606140">
        <w:rPr>
          <w:sz w:val="26"/>
          <w:szCs w:val="26"/>
        </w:rPr>
        <w:t>К поставке допускаются товары, отвечающие следующим требованиям:</w:t>
      </w:r>
    </w:p>
    <w:p w:rsidR="002C0B61" w:rsidRPr="00606140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продукция должна быть новой, ранее не использованной;</w:t>
      </w:r>
    </w:p>
    <w:p w:rsidR="002C0B61" w:rsidRPr="00606140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2C0B61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для импортных производителей, а также для отечественных, выпускающих </w:t>
      </w:r>
      <w:r w:rsidR="00E02988">
        <w:rPr>
          <w:sz w:val="26"/>
          <w:szCs w:val="26"/>
        </w:rPr>
        <w:t>данну</w:t>
      </w:r>
      <w:r w:rsidR="005D6859">
        <w:rPr>
          <w:sz w:val="26"/>
          <w:szCs w:val="26"/>
        </w:rPr>
        <w:t>ю продукцию</w:t>
      </w:r>
      <w:r w:rsidRPr="00606140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02988" w:rsidRPr="00E02988" w:rsidRDefault="00E02988" w:rsidP="00E02988">
      <w:pPr>
        <w:tabs>
          <w:tab w:val="left" w:pos="0"/>
          <w:tab w:val="left" w:pos="1276"/>
        </w:tabs>
        <w:rPr>
          <w:sz w:val="26"/>
          <w:szCs w:val="26"/>
        </w:rPr>
      </w:pPr>
    </w:p>
    <w:p w:rsidR="002C0B61" w:rsidRPr="00606140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C0B61" w:rsidRPr="00606140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товары,  впервые поставляемые заводом - изготовителем для нужд ПАО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C0B61" w:rsidRPr="00606140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продукция должна пройти обязательную аттестацию в аккредитованном Центре ПАО «Россети»;</w:t>
      </w:r>
    </w:p>
    <w:p w:rsidR="002C0B61" w:rsidRPr="00606140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продукция должна соответствовать требованиям технической политики ПАО «Россети»;</w:t>
      </w:r>
    </w:p>
    <w:p w:rsidR="002C0B61" w:rsidRPr="00606140" w:rsidRDefault="002C0B61" w:rsidP="00003694">
      <w:pPr>
        <w:pStyle w:val="ad"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D6859">
        <w:rPr>
          <w:sz w:val="26"/>
          <w:szCs w:val="26"/>
        </w:rPr>
        <w:t>печатной продукции</w:t>
      </w:r>
      <w:r w:rsidRPr="00606140">
        <w:rPr>
          <w:sz w:val="26"/>
          <w:szCs w:val="26"/>
        </w:rPr>
        <w:t xml:space="preserve">) деклараций (сертификатов) соответствия требованиям безопасности; </w:t>
      </w:r>
    </w:p>
    <w:p w:rsidR="002C0B61" w:rsidRPr="00606140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7E554C" w:rsidRPr="00606140" w:rsidRDefault="007E554C" w:rsidP="00002C89">
      <w:pPr>
        <w:pStyle w:val="ad"/>
        <w:numPr>
          <w:ilvl w:val="1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Участник закупочных процедур на право заключения договора на поставку </w:t>
      </w:r>
      <w:r w:rsidR="00E02988">
        <w:rPr>
          <w:sz w:val="26"/>
          <w:szCs w:val="26"/>
        </w:rPr>
        <w:t>схем-макетов</w:t>
      </w:r>
      <w:r w:rsidR="00E0216D" w:rsidRPr="00606140">
        <w:rPr>
          <w:sz w:val="26"/>
          <w:szCs w:val="26"/>
        </w:rPr>
        <w:t xml:space="preserve"> для нужд</w:t>
      </w:r>
      <w:r w:rsidRPr="00606140">
        <w:rPr>
          <w:sz w:val="26"/>
          <w:szCs w:val="26"/>
        </w:rPr>
        <w:t xml:space="preserve"> </w:t>
      </w:r>
      <w:r w:rsidR="002C0B61" w:rsidRPr="00606140">
        <w:rPr>
          <w:sz w:val="26"/>
          <w:szCs w:val="26"/>
        </w:rPr>
        <w:t>П</w:t>
      </w:r>
      <w:r w:rsidRPr="00606140">
        <w:rPr>
          <w:sz w:val="26"/>
          <w:szCs w:val="26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554C" w:rsidRPr="00606140" w:rsidRDefault="007E554C" w:rsidP="00002C89">
      <w:pPr>
        <w:pStyle w:val="ad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Упаковка, транспортирование, условия и сроки хранения.</w:t>
      </w:r>
    </w:p>
    <w:p w:rsidR="007E554C" w:rsidRPr="00606140" w:rsidRDefault="007E554C" w:rsidP="007E554C">
      <w:pPr>
        <w:spacing w:line="276" w:lineRule="auto"/>
        <w:ind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Упаковка, маркировка, транспортирование, условия и сроки хранения </w:t>
      </w:r>
      <w:r w:rsidR="00EA422C" w:rsidRPr="00606140">
        <w:rPr>
          <w:sz w:val="26"/>
          <w:szCs w:val="26"/>
        </w:rPr>
        <w:t>продукции</w:t>
      </w:r>
      <w:r w:rsidRPr="00606140">
        <w:rPr>
          <w:sz w:val="26"/>
          <w:szCs w:val="26"/>
        </w:rPr>
        <w:t xml:space="preserve"> должны соответствовать требованиям</w:t>
      </w:r>
      <w:r w:rsidR="0099389D" w:rsidRPr="00606140">
        <w:rPr>
          <w:sz w:val="26"/>
          <w:szCs w:val="26"/>
        </w:rPr>
        <w:t xml:space="preserve"> </w:t>
      </w:r>
      <w:r w:rsidR="00EA422C" w:rsidRPr="00606140">
        <w:rPr>
          <w:bCs/>
          <w:sz w:val="26"/>
          <w:szCs w:val="26"/>
        </w:rPr>
        <w:t xml:space="preserve">ГОСТ Р 12.4.026 – 2001 </w:t>
      </w:r>
      <w:r w:rsidRPr="00606140">
        <w:rPr>
          <w:sz w:val="26"/>
          <w:szCs w:val="26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 должны быть определены в договоре на поставку продукции.</w:t>
      </w:r>
    </w:p>
    <w:p w:rsidR="007E554C" w:rsidRPr="00606140" w:rsidRDefault="007E554C" w:rsidP="007E554C">
      <w:pPr>
        <w:spacing w:line="276" w:lineRule="auto"/>
        <w:ind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Правила приемки </w:t>
      </w:r>
      <w:r w:rsidR="00E3696D" w:rsidRPr="00606140">
        <w:rPr>
          <w:sz w:val="26"/>
          <w:szCs w:val="26"/>
        </w:rPr>
        <w:t>схем - макетов</w:t>
      </w:r>
      <w:r w:rsidR="00F375CF" w:rsidRPr="00606140">
        <w:rPr>
          <w:sz w:val="26"/>
          <w:szCs w:val="26"/>
        </w:rPr>
        <w:t xml:space="preserve"> </w:t>
      </w:r>
      <w:r w:rsidR="00E3696D" w:rsidRPr="00606140">
        <w:rPr>
          <w:sz w:val="26"/>
          <w:szCs w:val="26"/>
        </w:rPr>
        <w:t>должна</w:t>
      </w:r>
      <w:r w:rsidRPr="00606140">
        <w:rPr>
          <w:sz w:val="26"/>
          <w:szCs w:val="26"/>
        </w:rPr>
        <w:t xml:space="preserve"> соответствовать требованиям </w:t>
      </w:r>
      <w:r w:rsidR="000557A0" w:rsidRPr="00606140">
        <w:rPr>
          <w:bCs/>
          <w:sz w:val="26"/>
          <w:szCs w:val="26"/>
        </w:rPr>
        <w:t>ГОСТ Р 12.4.026 – 2001</w:t>
      </w:r>
      <w:r w:rsidR="008E624B" w:rsidRPr="00606140">
        <w:rPr>
          <w:sz w:val="26"/>
          <w:szCs w:val="26"/>
        </w:rPr>
        <w:t>.</w:t>
      </w:r>
    </w:p>
    <w:p w:rsidR="007E554C" w:rsidRPr="00606140" w:rsidRDefault="007E554C" w:rsidP="00E0298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06140">
        <w:rPr>
          <w:sz w:val="26"/>
          <w:szCs w:val="26"/>
        </w:rPr>
        <w:t xml:space="preserve"> </w:t>
      </w:r>
    </w:p>
    <w:p w:rsidR="007E554C" w:rsidRPr="00606140" w:rsidRDefault="007E554C" w:rsidP="007E554C">
      <w:pPr>
        <w:spacing w:line="276" w:lineRule="auto"/>
        <w:rPr>
          <w:sz w:val="26"/>
          <w:szCs w:val="26"/>
        </w:rPr>
      </w:pPr>
    </w:p>
    <w:p w:rsidR="007E554C" w:rsidRPr="00821241" w:rsidRDefault="007E554C" w:rsidP="00821241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21241">
        <w:rPr>
          <w:b/>
          <w:bCs/>
          <w:sz w:val="26"/>
          <w:szCs w:val="26"/>
        </w:rPr>
        <w:t>Гарантийные обязательства.</w:t>
      </w:r>
    </w:p>
    <w:p w:rsidR="007E554C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>Гарантия на поставляем</w:t>
      </w:r>
      <w:r w:rsidR="006D18D5" w:rsidRPr="00606140">
        <w:rPr>
          <w:sz w:val="26"/>
          <w:szCs w:val="26"/>
        </w:rPr>
        <w:t>ы</w:t>
      </w:r>
      <w:r w:rsidR="000557A0" w:rsidRPr="00606140">
        <w:rPr>
          <w:sz w:val="26"/>
          <w:szCs w:val="26"/>
        </w:rPr>
        <w:t>е</w:t>
      </w:r>
      <w:r w:rsidRPr="00606140">
        <w:rPr>
          <w:sz w:val="26"/>
          <w:szCs w:val="26"/>
        </w:rPr>
        <w:t xml:space="preserve"> </w:t>
      </w:r>
      <w:r w:rsidR="00E3696D" w:rsidRPr="00606140">
        <w:rPr>
          <w:sz w:val="26"/>
          <w:szCs w:val="26"/>
        </w:rPr>
        <w:t>изделия</w:t>
      </w:r>
      <w:r w:rsidRPr="00606140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их поставки.  Изготовитель должен гарантировать соответствие поставляем</w:t>
      </w:r>
      <w:r w:rsidR="00E02988">
        <w:rPr>
          <w:sz w:val="26"/>
          <w:szCs w:val="26"/>
        </w:rPr>
        <w:t>ой</w:t>
      </w:r>
      <w:r w:rsidRPr="00606140">
        <w:rPr>
          <w:sz w:val="26"/>
          <w:szCs w:val="26"/>
        </w:rPr>
        <w:t xml:space="preserve"> </w:t>
      </w:r>
      <w:r w:rsidR="00E02988">
        <w:rPr>
          <w:sz w:val="26"/>
          <w:szCs w:val="26"/>
        </w:rPr>
        <w:t>продукции</w:t>
      </w:r>
      <w:r w:rsidR="00E3696D" w:rsidRPr="00606140">
        <w:rPr>
          <w:sz w:val="26"/>
          <w:szCs w:val="26"/>
        </w:rPr>
        <w:t xml:space="preserve"> </w:t>
      </w:r>
      <w:r w:rsidR="000557A0" w:rsidRPr="00606140">
        <w:rPr>
          <w:bCs/>
          <w:sz w:val="26"/>
          <w:szCs w:val="26"/>
        </w:rPr>
        <w:t>ГОСТ Р 12.4.026 – 2001</w:t>
      </w:r>
      <w:r w:rsidRPr="00606140">
        <w:rPr>
          <w:sz w:val="26"/>
          <w:szCs w:val="26"/>
        </w:rPr>
        <w:t>. Поставщик должен за свой счет и 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E02988" w:rsidRDefault="00E02988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E02988" w:rsidRDefault="00E02988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E02988" w:rsidRPr="00606140" w:rsidRDefault="00E02988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bookmarkStart w:id="1" w:name="_GoBack"/>
      <w:bookmarkEnd w:id="1"/>
    </w:p>
    <w:p w:rsidR="00571FA5" w:rsidRPr="00606140" w:rsidRDefault="00571FA5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7E554C" w:rsidRPr="00821241" w:rsidRDefault="007E554C" w:rsidP="00821241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 w:rsidRPr="00821241"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8E624B" w:rsidRPr="00606140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606140">
        <w:rPr>
          <w:sz w:val="26"/>
          <w:szCs w:val="26"/>
        </w:rPr>
        <w:t xml:space="preserve">Срок годности </w:t>
      </w:r>
      <w:r w:rsidR="00E3696D" w:rsidRPr="00606140">
        <w:rPr>
          <w:sz w:val="26"/>
          <w:szCs w:val="26"/>
        </w:rPr>
        <w:t>схемы - макет</w:t>
      </w:r>
      <w:r w:rsidR="00974752" w:rsidRPr="00606140">
        <w:rPr>
          <w:sz w:val="26"/>
          <w:szCs w:val="26"/>
        </w:rPr>
        <w:t xml:space="preserve"> </w:t>
      </w:r>
      <w:r w:rsidRPr="00606140">
        <w:rPr>
          <w:sz w:val="26"/>
          <w:szCs w:val="26"/>
        </w:rPr>
        <w:t xml:space="preserve">при соблюдении установленных </w:t>
      </w:r>
      <w:r w:rsidR="000557A0" w:rsidRPr="00606140">
        <w:rPr>
          <w:bCs/>
          <w:sz w:val="26"/>
          <w:szCs w:val="26"/>
        </w:rPr>
        <w:t>ГОСТ Р 12.4.026 – 2001</w:t>
      </w:r>
      <w:r w:rsidR="008E624B" w:rsidRPr="00606140">
        <w:rPr>
          <w:sz w:val="26"/>
          <w:szCs w:val="26"/>
        </w:rPr>
        <w:t xml:space="preserve"> </w:t>
      </w:r>
      <w:r w:rsidRPr="00606140">
        <w:rPr>
          <w:sz w:val="26"/>
          <w:szCs w:val="26"/>
        </w:rPr>
        <w:t xml:space="preserve">условий транспортирования и хранения </w:t>
      </w:r>
      <w:r w:rsidR="008E624B" w:rsidRPr="00606140">
        <w:rPr>
          <w:sz w:val="26"/>
          <w:szCs w:val="26"/>
        </w:rPr>
        <w:t>неограничен.</w:t>
      </w:r>
    </w:p>
    <w:p w:rsidR="007E554C" w:rsidRPr="00606140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2C0B61" w:rsidRPr="00606140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2C0B61" w:rsidRPr="00606140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7E554C" w:rsidRPr="00821241" w:rsidRDefault="007E554C" w:rsidP="00821241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21241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4AD9" w:rsidRPr="00606140" w:rsidRDefault="00BF4AD9" w:rsidP="00BF4AD9">
      <w:pPr>
        <w:pStyle w:val="formattext"/>
        <w:spacing w:before="0" w:beforeAutospacing="0" w:after="0" w:afterAutospacing="0"/>
        <w:ind w:left="709"/>
        <w:rPr>
          <w:sz w:val="26"/>
          <w:szCs w:val="26"/>
        </w:rPr>
      </w:pPr>
    </w:p>
    <w:p w:rsidR="00BF4AD9" w:rsidRPr="00606140" w:rsidRDefault="00BF4AD9" w:rsidP="00BF4AD9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606140">
        <w:rPr>
          <w:sz w:val="26"/>
          <w:szCs w:val="26"/>
        </w:rPr>
        <w:t xml:space="preserve">            На </w:t>
      </w:r>
      <w:r w:rsidR="00E3696D" w:rsidRPr="00606140">
        <w:rPr>
          <w:sz w:val="26"/>
          <w:szCs w:val="26"/>
        </w:rPr>
        <w:t>схему - макет</w:t>
      </w:r>
      <w:r w:rsidRPr="00606140">
        <w:rPr>
          <w:sz w:val="26"/>
          <w:szCs w:val="26"/>
        </w:rPr>
        <w:t xml:space="preserve"> наносят условное обозначение организации-изготовителя.</w:t>
      </w:r>
      <w:r w:rsidRPr="00606140">
        <w:rPr>
          <w:sz w:val="26"/>
          <w:szCs w:val="26"/>
        </w:rPr>
        <w:br/>
        <w:t xml:space="preserve">            Маркировку верхнего положения допускается выполнять на обратной стороне </w:t>
      </w:r>
      <w:r w:rsidR="00E3696D" w:rsidRPr="00606140">
        <w:rPr>
          <w:sz w:val="26"/>
          <w:szCs w:val="26"/>
        </w:rPr>
        <w:t>схемы - макет</w:t>
      </w:r>
      <w:r w:rsidRPr="00606140">
        <w:rPr>
          <w:sz w:val="26"/>
          <w:szCs w:val="26"/>
        </w:rPr>
        <w:t xml:space="preserve"> по </w:t>
      </w:r>
      <w:hyperlink r:id="rId12" w:history="1">
        <w:r w:rsidRPr="00606140">
          <w:rPr>
            <w:rStyle w:val="af1"/>
            <w:sz w:val="26"/>
            <w:szCs w:val="26"/>
          </w:rPr>
          <w:t>ГОСТ 14192</w:t>
        </w:r>
      </w:hyperlink>
      <w:r w:rsidRPr="00606140">
        <w:rPr>
          <w:sz w:val="26"/>
          <w:szCs w:val="26"/>
        </w:rPr>
        <w:t xml:space="preserve">. Упаковку следует выполнять таким образом, чтобы исключить взаимное перемещение и трение лицевых поверхностей </w:t>
      </w:r>
      <w:r w:rsidR="00E3696D" w:rsidRPr="00606140">
        <w:rPr>
          <w:sz w:val="26"/>
          <w:szCs w:val="26"/>
        </w:rPr>
        <w:t>схем макетов</w:t>
      </w:r>
      <w:r w:rsidRPr="00606140">
        <w:rPr>
          <w:sz w:val="26"/>
          <w:szCs w:val="26"/>
        </w:rPr>
        <w:t>.</w:t>
      </w:r>
    </w:p>
    <w:p w:rsidR="007E554C" w:rsidRPr="00606140" w:rsidRDefault="00BF4AD9" w:rsidP="00BF4AD9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606140">
        <w:rPr>
          <w:sz w:val="26"/>
          <w:szCs w:val="26"/>
        </w:rPr>
        <w:t xml:space="preserve">             </w:t>
      </w:r>
      <w:r w:rsidR="007E554C" w:rsidRPr="00606140">
        <w:rPr>
          <w:sz w:val="26"/>
          <w:szCs w:val="26"/>
        </w:rPr>
        <w:t xml:space="preserve">По </w:t>
      </w:r>
      <w:r w:rsidR="006D18D5" w:rsidRPr="00606140">
        <w:rPr>
          <w:sz w:val="26"/>
          <w:szCs w:val="26"/>
        </w:rPr>
        <w:t>поставляем</w:t>
      </w:r>
      <w:r w:rsidR="00974752" w:rsidRPr="00606140">
        <w:rPr>
          <w:sz w:val="26"/>
          <w:szCs w:val="26"/>
        </w:rPr>
        <w:t xml:space="preserve">ой </w:t>
      </w:r>
      <w:r w:rsidR="00C46570" w:rsidRPr="00606140">
        <w:rPr>
          <w:sz w:val="26"/>
          <w:szCs w:val="26"/>
        </w:rPr>
        <w:t>продукции</w:t>
      </w:r>
      <w:r w:rsidR="007E554C" w:rsidRPr="00606140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обеспечению правильной и безопасной эксплуатации поставляем</w:t>
      </w:r>
      <w:r w:rsidR="00F222A7" w:rsidRPr="00606140">
        <w:rPr>
          <w:sz w:val="26"/>
          <w:szCs w:val="26"/>
        </w:rPr>
        <w:t>ой</w:t>
      </w:r>
      <w:r w:rsidR="007E554C" w:rsidRPr="00606140">
        <w:rPr>
          <w:sz w:val="26"/>
          <w:szCs w:val="26"/>
        </w:rPr>
        <w:t xml:space="preserve"> </w:t>
      </w:r>
      <w:r w:rsidR="00F222A7" w:rsidRPr="00606140">
        <w:rPr>
          <w:sz w:val="26"/>
          <w:szCs w:val="26"/>
        </w:rPr>
        <w:t>продукции</w:t>
      </w:r>
      <w:r w:rsidR="007E554C" w:rsidRPr="00606140">
        <w:rPr>
          <w:sz w:val="26"/>
          <w:szCs w:val="26"/>
        </w:rPr>
        <w:t xml:space="preserve">. </w:t>
      </w:r>
    </w:p>
    <w:p w:rsidR="008E66BB" w:rsidRPr="00606140" w:rsidRDefault="008E66BB" w:rsidP="00BF4AD9">
      <w:pPr>
        <w:pStyle w:val="formattext"/>
        <w:spacing w:before="0" w:beforeAutospacing="0" w:after="0" w:afterAutospacing="0"/>
        <w:rPr>
          <w:sz w:val="26"/>
          <w:szCs w:val="26"/>
        </w:rPr>
      </w:pPr>
    </w:p>
    <w:p w:rsidR="007E554C" w:rsidRPr="00606140" w:rsidRDefault="007E554C" w:rsidP="007E554C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7E554C" w:rsidRPr="00821241" w:rsidRDefault="007E554C" w:rsidP="00821241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rPr>
          <w:sz w:val="26"/>
          <w:szCs w:val="26"/>
        </w:rPr>
      </w:pPr>
      <w:r w:rsidRPr="00821241">
        <w:rPr>
          <w:b/>
          <w:bCs/>
          <w:sz w:val="26"/>
          <w:szCs w:val="26"/>
        </w:rPr>
        <w:t>Правила приемки продукции.</w:t>
      </w:r>
    </w:p>
    <w:p w:rsidR="00974752" w:rsidRPr="00606140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7E554C" w:rsidRPr="00606140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606140">
        <w:rPr>
          <w:sz w:val="26"/>
          <w:szCs w:val="26"/>
        </w:rPr>
        <w:t xml:space="preserve">Каждая </w:t>
      </w:r>
      <w:r w:rsidR="00E3696D" w:rsidRPr="00606140">
        <w:rPr>
          <w:sz w:val="26"/>
          <w:szCs w:val="26"/>
        </w:rPr>
        <w:t>схема - макет</w:t>
      </w:r>
      <w:r w:rsidR="007E554C" w:rsidRPr="00606140">
        <w:rPr>
          <w:sz w:val="26"/>
          <w:szCs w:val="26"/>
        </w:rPr>
        <w:t xml:space="preserve"> должна пройти входной контроль, осуществляемый представителями филиалов </w:t>
      </w:r>
      <w:r w:rsidR="002C0B61" w:rsidRPr="00606140">
        <w:rPr>
          <w:sz w:val="26"/>
          <w:szCs w:val="26"/>
        </w:rPr>
        <w:t>П</w:t>
      </w:r>
      <w:r w:rsidR="007E554C" w:rsidRPr="00606140">
        <w:rPr>
          <w:sz w:val="26"/>
          <w:szCs w:val="26"/>
        </w:rPr>
        <w:t>АО «МРСК Центра» и ответственными представителями Поставщика при получении их на склад.</w:t>
      </w:r>
    </w:p>
    <w:p w:rsidR="007E554C" w:rsidRPr="00606140" w:rsidRDefault="002C0B61" w:rsidP="002C0B6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606140">
        <w:rPr>
          <w:sz w:val="26"/>
          <w:szCs w:val="26"/>
        </w:rPr>
        <w:t xml:space="preserve">            </w:t>
      </w:r>
      <w:r w:rsidR="007E554C" w:rsidRPr="00606140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554C" w:rsidRPr="00CA5753" w:rsidRDefault="007E554C" w:rsidP="007E554C">
      <w:pPr>
        <w:rPr>
          <w:sz w:val="26"/>
          <w:szCs w:val="26"/>
        </w:rPr>
      </w:pPr>
    </w:p>
    <w:p w:rsidR="007E554C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2C0B61" w:rsidRDefault="002C0B61" w:rsidP="007E554C">
      <w:pPr>
        <w:spacing w:line="276" w:lineRule="auto"/>
        <w:ind w:firstLine="709"/>
        <w:rPr>
          <w:sz w:val="24"/>
          <w:szCs w:val="24"/>
        </w:rPr>
      </w:pPr>
    </w:p>
    <w:p w:rsidR="002C0B61" w:rsidRDefault="002C0B61" w:rsidP="007E554C">
      <w:pPr>
        <w:spacing w:line="276" w:lineRule="auto"/>
        <w:ind w:firstLine="709"/>
        <w:rPr>
          <w:sz w:val="24"/>
          <w:szCs w:val="24"/>
        </w:rPr>
      </w:pPr>
    </w:p>
    <w:p w:rsidR="002C0B61" w:rsidRPr="00CA5753" w:rsidRDefault="002C0B61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0A6A37" w:rsidRDefault="00BD20A5" w:rsidP="00821241">
      <w:pPr>
        <w:tabs>
          <w:tab w:val="left" w:pos="8080"/>
        </w:tabs>
        <w:ind w:firstLine="0"/>
        <w:rPr>
          <w:color w:val="00B0F0"/>
          <w:sz w:val="26"/>
          <w:szCs w:val="26"/>
        </w:rPr>
      </w:pPr>
      <w:r>
        <w:rPr>
          <w:b/>
          <w:sz w:val="28"/>
          <w:szCs w:val="28"/>
        </w:rPr>
        <w:t>Зам.</w:t>
      </w:r>
      <w:r w:rsidR="008212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2C0B61" w:rsidRPr="00606140">
        <w:rPr>
          <w:b/>
          <w:sz w:val="28"/>
          <w:szCs w:val="28"/>
        </w:rPr>
        <w:t>ачаль</w:t>
      </w:r>
      <w:r>
        <w:rPr>
          <w:b/>
          <w:sz w:val="28"/>
          <w:szCs w:val="28"/>
        </w:rPr>
        <w:t>ника УРС</w:t>
      </w:r>
      <w:r w:rsidR="0082124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Битаров В.Л.</w:t>
      </w:r>
      <w:r w:rsidR="00A73EAE">
        <w:rPr>
          <w:b/>
          <w:sz w:val="28"/>
          <w:szCs w:val="28"/>
        </w:rPr>
        <w:t xml:space="preserve"> </w:t>
      </w:r>
      <w:r w:rsidRPr="000A6A37">
        <w:rPr>
          <w:color w:val="00B0F0"/>
          <w:sz w:val="26"/>
          <w:szCs w:val="26"/>
        </w:rPr>
        <w:t xml:space="preserve"> </w:t>
      </w:r>
    </w:p>
    <w:p w:rsidR="008A5CA5" w:rsidRDefault="008A5CA5" w:rsidP="008F73A3">
      <w:pPr>
        <w:ind w:firstLine="0"/>
        <w:rPr>
          <w:color w:val="00B0F0"/>
          <w:sz w:val="26"/>
          <w:szCs w:val="26"/>
        </w:rPr>
      </w:pPr>
    </w:p>
    <w:p w:rsidR="00913B45" w:rsidRDefault="00913B45" w:rsidP="008F73A3">
      <w:pPr>
        <w:ind w:firstLine="0"/>
        <w:rPr>
          <w:color w:val="00B0F0"/>
          <w:sz w:val="26"/>
          <w:szCs w:val="26"/>
        </w:rPr>
      </w:pPr>
    </w:p>
    <w:p w:rsidR="002C0B61" w:rsidRDefault="002C0B61" w:rsidP="008F73A3">
      <w:pPr>
        <w:ind w:firstLine="0"/>
        <w:rPr>
          <w:color w:val="00B0F0"/>
          <w:sz w:val="26"/>
          <w:szCs w:val="26"/>
        </w:rPr>
      </w:pPr>
    </w:p>
    <w:p w:rsidR="00606140" w:rsidRDefault="00606140" w:rsidP="002C0B61">
      <w:pPr>
        <w:rPr>
          <w:sz w:val="26"/>
          <w:szCs w:val="26"/>
        </w:rPr>
      </w:pPr>
    </w:p>
    <w:p w:rsidR="00606140" w:rsidRDefault="00606140" w:rsidP="002C0B61">
      <w:pPr>
        <w:rPr>
          <w:sz w:val="26"/>
          <w:szCs w:val="26"/>
        </w:rPr>
      </w:pPr>
    </w:p>
    <w:p w:rsidR="00606140" w:rsidRPr="002C0B61" w:rsidRDefault="00606140" w:rsidP="002C0B61">
      <w:pPr>
        <w:rPr>
          <w:sz w:val="26"/>
          <w:szCs w:val="26"/>
        </w:rPr>
      </w:pPr>
    </w:p>
    <w:p w:rsidR="002C0B61" w:rsidRDefault="002C0B61" w:rsidP="002C0B61">
      <w:pPr>
        <w:rPr>
          <w:sz w:val="26"/>
          <w:szCs w:val="26"/>
        </w:rPr>
      </w:pPr>
    </w:p>
    <w:p w:rsidR="00913B45" w:rsidRPr="002C0B61" w:rsidRDefault="00E3696D" w:rsidP="002C0B61">
      <w:pPr>
        <w:ind w:firstLine="0"/>
        <w:rPr>
          <w:sz w:val="22"/>
          <w:szCs w:val="26"/>
        </w:rPr>
      </w:pPr>
      <w:r>
        <w:rPr>
          <w:sz w:val="22"/>
          <w:szCs w:val="26"/>
        </w:rPr>
        <w:t>Малыхин А.И</w:t>
      </w:r>
      <w:r w:rsidR="002C0B61" w:rsidRPr="002C0B61">
        <w:rPr>
          <w:sz w:val="22"/>
          <w:szCs w:val="26"/>
        </w:rPr>
        <w:t>.</w:t>
      </w:r>
    </w:p>
    <w:p w:rsidR="002C0B61" w:rsidRPr="002C0B61" w:rsidRDefault="002C0B61" w:rsidP="002C0B61">
      <w:pPr>
        <w:ind w:firstLine="0"/>
        <w:rPr>
          <w:sz w:val="22"/>
          <w:szCs w:val="26"/>
        </w:rPr>
      </w:pPr>
      <w:r w:rsidRPr="002C0B61">
        <w:rPr>
          <w:sz w:val="22"/>
          <w:szCs w:val="26"/>
        </w:rPr>
        <w:t>т. 24-98</w:t>
      </w:r>
    </w:p>
    <w:sectPr w:rsidR="002C0B61" w:rsidRPr="002C0B61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54" w:rsidRDefault="00332654">
      <w:r>
        <w:separator/>
      </w:r>
    </w:p>
  </w:endnote>
  <w:endnote w:type="continuationSeparator" w:id="0">
    <w:p w:rsidR="00332654" w:rsidRDefault="0033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54" w:rsidRDefault="00332654">
      <w:r>
        <w:separator/>
      </w:r>
    </w:p>
  </w:footnote>
  <w:footnote w:type="continuationSeparator" w:id="0">
    <w:p w:rsidR="00332654" w:rsidRDefault="0033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D5" w:rsidRDefault="00E538E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8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8D5">
      <w:rPr>
        <w:rStyle w:val="a7"/>
        <w:noProof/>
      </w:rPr>
      <w:t>1</w:t>
    </w:r>
    <w:r>
      <w:rPr>
        <w:rStyle w:val="a7"/>
      </w:rPr>
      <w:fldChar w:fldCharType="end"/>
    </w:r>
  </w:p>
  <w:p w:rsidR="006D18D5" w:rsidRDefault="006D18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EB98D4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DE469E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1501F"/>
    <w:multiLevelType w:val="multilevel"/>
    <w:tmpl w:val="DE469E4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7877A2E"/>
    <w:multiLevelType w:val="multilevel"/>
    <w:tmpl w:val="DE469E4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4783CA7"/>
    <w:multiLevelType w:val="hybridMultilevel"/>
    <w:tmpl w:val="2BC8E99C"/>
    <w:lvl w:ilvl="0" w:tplc="680AB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375954"/>
    <w:multiLevelType w:val="multilevel"/>
    <w:tmpl w:val="EB98D4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79587C76"/>
    <w:multiLevelType w:val="hybridMultilevel"/>
    <w:tmpl w:val="833AD1C6"/>
    <w:lvl w:ilvl="0" w:tplc="A21C874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7"/>
  </w:num>
  <w:num w:numId="16">
    <w:abstractNumId w:val="6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261E"/>
    <w:rsid w:val="00002C89"/>
    <w:rsid w:val="00003694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7A0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B0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74"/>
    <w:rsid w:val="000B5D7C"/>
    <w:rsid w:val="000B6C4E"/>
    <w:rsid w:val="000B7290"/>
    <w:rsid w:val="000B7329"/>
    <w:rsid w:val="000B7484"/>
    <w:rsid w:val="000C0E47"/>
    <w:rsid w:val="000C18B4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FDD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968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C7A02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8F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3D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769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A56"/>
    <w:rsid w:val="002B2AEB"/>
    <w:rsid w:val="002B5EB4"/>
    <w:rsid w:val="002B7E68"/>
    <w:rsid w:val="002C08A7"/>
    <w:rsid w:val="002C0B61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8C0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654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8E8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93F"/>
    <w:rsid w:val="00484B82"/>
    <w:rsid w:val="0048612E"/>
    <w:rsid w:val="00487402"/>
    <w:rsid w:val="00490EA7"/>
    <w:rsid w:val="00491A9E"/>
    <w:rsid w:val="00492763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EF1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FA5"/>
    <w:rsid w:val="005737B3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859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06140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2F0"/>
    <w:rsid w:val="006C75F1"/>
    <w:rsid w:val="006C7720"/>
    <w:rsid w:val="006C7734"/>
    <w:rsid w:val="006C7C0A"/>
    <w:rsid w:val="006D02F5"/>
    <w:rsid w:val="006D07ED"/>
    <w:rsid w:val="006D1137"/>
    <w:rsid w:val="006D1836"/>
    <w:rsid w:val="006D18D5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237C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23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AE3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5E4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9E1"/>
    <w:rsid w:val="007E348A"/>
    <w:rsid w:val="007E5260"/>
    <w:rsid w:val="007E554C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241"/>
    <w:rsid w:val="00822362"/>
    <w:rsid w:val="00822B83"/>
    <w:rsid w:val="0082386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97D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6E21"/>
    <w:rsid w:val="00897389"/>
    <w:rsid w:val="008A0375"/>
    <w:rsid w:val="008A1FB9"/>
    <w:rsid w:val="008A23AF"/>
    <w:rsid w:val="008A2574"/>
    <w:rsid w:val="008A25F6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24B"/>
    <w:rsid w:val="008E6506"/>
    <w:rsid w:val="008E66BB"/>
    <w:rsid w:val="008E7072"/>
    <w:rsid w:val="008E78B7"/>
    <w:rsid w:val="008E7F56"/>
    <w:rsid w:val="008F0662"/>
    <w:rsid w:val="008F31BD"/>
    <w:rsid w:val="008F3930"/>
    <w:rsid w:val="008F3A51"/>
    <w:rsid w:val="008F41F4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45"/>
    <w:rsid w:val="00913BC4"/>
    <w:rsid w:val="00915176"/>
    <w:rsid w:val="00915F4F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44C6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752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9D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8E1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A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157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AEC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0F1"/>
    <w:rsid w:val="00A72317"/>
    <w:rsid w:val="00A72350"/>
    <w:rsid w:val="00A73EAE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045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0D9B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6F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22A"/>
    <w:rsid w:val="00B24C00"/>
    <w:rsid w:val="00B26342"/>
    <w:rsid w:val="00B31336"/>
    <w:rsid w:val="00B3141F"/>
    <w:rsid w:val="00B322C8"/>
    <w:rsid w:val="00B33F00"/>
    <w:rsid w:val="00B37632"/>
    <w:rsid w:val="00B37C10"/>
    <w:rsid w:val="00B4184D"/>
    <w:rsid w:val="00B42BD5"/>
    <w:rsid w:val="00B43052"/>
    <w:rsid w:val="00B4318F"/>
    <w:rsid w:val="00B45886"/>
    <w:rsid w:val="00B45C40"/>
    <w:rsid w:val="00B45EAF"/>
    <w:rsid w:val="00B51EB6"/>
    <w:rsid w:val="00B542FF"/>
    <w:rsid w:val="00B54E2D"/>
    <w:rsid w:val="00B55DE6"/>
    <w:rsid w:val="00B57303"/>
    <w:rsid w:val="00B57A29"/>
    <w:rsid w:val="00B61A7F"/>
    <w:rsid w:val="00B61BAC"/>
    <w:rsid w:val="00B6231A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4F12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3C8"/>
    <w:rsid w:val="00B87BD8"/>
    <w:rsid w:val="00B92097"/>
    <w:rsid w:val="00B946A9"/>
    <w:rsid w:val="00B95BE5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0A5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AD9"/>
    <w:rsid w:val="00BF612E"/>
    <w:rsid w:val="00C002B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570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6DD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20AC"/>
    <w:rsid w:val="00CA392A"/>
    <w:rsid w:val="00CA3E19"/>
    <w:rsid w:val="00CA4F63"/>
    <w:rsid w:val="00CA5205"/>
    <w:rsid w:val="00CA5753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BDF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77E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12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FB8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C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4FE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16D"/>
    <w:rsid w:val="00E02988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574"/>
    <w:rsid w:val="00E26AC7"/>
    <w:rsid w:val="00E26D27"/>
    <w:rsid w:val="00E304A8"/>
    <w:rsid w:val="00E306DA"/>
    <w:rsid w:val="00E34EC6"/>
    <w:rsid w:val="00E3696D"/>
    <w:rsid w:val="00E404E5"/>
    <w:rsid w:val="00E40B32"/>
    <w:rsid w:val="00E42A3B"/>
    <w:rsid w:val="00E42AA9"/>
    <w:rsid w:val="00E432B9"/>
    <w:rsid w:val="00E43B10"/>
    <w:rsid w:val="00E44D77"/>
    <w:rsid w:val="00E45151"/>
    <w:rsid w:val="00E4760B"/>
    <w:rsid w:val="00E5021E"/>
    <w:rsid w:val="00E5057D"/>
    <w:rsid w:val="00E52AF7"/>
    <w:rsid w:val="00E52C11"/>
    <w:rsid w:val="00E52EF1"/>
    <w:rsid w:val="00E538E8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3E5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15"/>
    <w:rsid w:val="00EA1B45"/>
    <w:rsid w:val="00EA301A"/>
    <w:rsid w:val="00EA39E4"/>
    <w:rsid w:val="00EA422C"/>
    <w:rsid w:val="00EA4756"/>
    <w:rsid w:val="00EA52D0"/>
    <w:rsid w:val="00EA5878"/>
    <w:rsid w:val="00EA7128"/>
    <w:rsid w:val="00EB00A3"/>
    <w:rsid w:val="00EB03D9"/>
    <w:rsid w:val="00EB415F"/>
    <w:rsid w:val="00EB4A17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875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2A7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5CF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543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6DA3"/>
  <w15:docId w15:val="{E0F75CC7-7287-4651-B36A-90B59437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F4A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rsid w:val="00CA57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A5753"/>
    <w:rPr>
      <w:rFonts w:ascii="Tahoma" w:hAnsi="Tahoma" w:cs="Tahoma"/>
      <w:sz w:val="16"/>
      <w:szCs w:val="16"/>
    </w:rPr>
  </w:style>
  <w:style w:type="paragraph" w:styleId="af5">
    <w:name w:val="Plain Text"/>
    <w:basedOn w:val="a0"/>
    <w:link w:val="af6"/>
    <w:uiPriority w:val="99"/>
    <w:semiHidden/>
    <w:unhideWhenUsed/>
    <w:rsid w:val="002B0A56"/>
    <w:pPr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6">
    <w:name w:val="Текст Знак"/>
    <w:basedOn w:val="a1"/>
    <w:link w:val="af5"/>
    <w:uiPriority w:val="99"/>
    <w:semiHidden/>
    <w:rsid w:val="002B0A56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1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7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docs.cntd.ru/document/120000671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2904-1051-408B-9B2B-B960E59146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43EBEE1-F838-4C4F-AA05-344DA539DAE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DA325FB-0C9D-4F2C-B03D-4C47753B2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A65EA5-7F47-46BD-80F3-354AFBE6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551284-97A5-43D1-A4C5-2C461187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Зайцева Александра Анатольевна</cp:lastModifiedBy>
  <cp:revision>2</cp:revision>
  <cp:lastPrinted>2018-08-13T08:01:00Z</cp:lastPrinted>
  <dcterms:created xsi:type="dcterms:W3CDTF">2018-09-19T08:31:00Z</dcterms:created>
  <dcterms:modified xsi:type="dcterms:W3CDTF">2018-09-19T08:31:00Z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